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4B3E07" w:rsidRPr="00B25B93">
        <w:rPr>
          <w:sz w:val="24"/>
          <w:szCs w:val="24"/>
        </w:rPr>
        <w:t>1</w:t>
      </w:r>
      <w:r w:rsidR="00B25B93" w:rsidRPr="00B25B93">
        <w:rPr>
          <w:sz w:val="24"/>
          <w:szCs w:val="24"/>
        </w:rPr>
        <w:t>1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1C523D" w:rsidRPr="00446270">
        <w:t>Шаблыкино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r w:rsidR="001C523D" w:rsidRPr="00446270">
        <w:t>Шаблыкино</w:t>
      </w:r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1C523D" w:rsidRPr="001C523D">
        <w:rPr>
          <w:szCs w:val="28"/>
        </w:rPr>
        <w:t xml:space="preserve">Орловская обл., </w:t>
      </w:r>
      <w:proofErr w:type="spellStart"/>
      <w:r w:rsidR="001C523D" w:rsidRPr="001C523D">
        <w:rPr>
          <w:szCs w:val="28"/>
        </w:rPr>
        <w:t>Шаблыкинский</w:t>
      </w:r>
      <w:proofErr w:type="spellEnd"/>
      <w:r w:rsidR="001C523D" w:rsidRPr="001C523D">
        <w:rPr>
          <w:szCs w:val="28"/>
        </w:rPr>
        <w:t xml:space="preserve"> р-н, п. Шаблыкино, ул. Лермонтова, 4</w:t>
      </w:r>
      <w:bookmarkStart w:id="1" w:name="_GoBack"/>
      <w:bookmarkEnd w:id="1"/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07B" w:rsidRDefault="0031407B">
      <w:r>
        <w:separator/>
      </w:r>
    </w:p>
  </w:endnote>
  <w:endnote w:type="continuationSeparator" w:id="0">
    <w:p w:rsidR="0031407B" w:rsidRDefault="00314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07B" w:rsidRDefault="0031407B">
      <w:r>
        <w:separator/>
      </w:r>
    </w:p>
  </w:footnote>
  <w:footnote w:type="continuationSeparator" w:id="0">
    <w:p w:rsidR="0031407B" w:rsidRDefault="00314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B25B93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22BE8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C523D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07B"/>
    <w:rsid w:val="00314E5D"/>
    <w:rsid w:val="00315009"/>
    <w:rsid w:val="00315BB4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3E07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66D2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6557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37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5B93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BF1F92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6685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2948-AB8A-4FCF-AEEC-87572B06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2016-02-10T12:23:00Z</dcterms:created>
  <dcterms:modified xsi:type="dcterms:W3CDTF">2016-02-10T12:25:00Z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